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F376" w14:textId="3AF8BBB1" w:rsidR="00057D4C" w:rsidRPr="00DC2038" w:rsidRDefault="00557FC9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s-C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CL"/>
        </w:rPr>
        <w:t>Abrumado por la bibliografía</w:t>
      </w:r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 Howard Becker</w:t>
      </w:r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, 20</w:t>
      </w:r>
      <w:r>
        <w:rPr>
          <w:rFonts w:ascii="Times New Roman" w:hAnsi="Times New Roman" w:cs="Times New Roman"/>
          <w:b/>
          <w:bCs/>
          <w:sz w:val="28"/>
          <w:szCs w:val="28"/>
          <w:lang w:val="es-CL"/>
        </w:rPr>
        <w:t>11</w:t>
      </w:r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, </w:t>
      </w:r>
      <w:r w:rsidR="00D630E6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en</w:t>
      </w:r>
      <w:r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 </w:t>
      </w:r>
      <w:bookmarkStart w:id="0" w:name="_Hlk87035333"/>
      <w:r>
        <w:rPr>
          <w:rFonts w:ascii="Times New Roman" w:hAnsi="Times New Roman" w:cs="Times New Roman"/>
          <w:b/>
          <w:bCs/>
          <w:sz w:val="28"/>
          <w:szCs w:val="28"/>
          <w:lang w:val="es-CL"/>
        </w:rPr>
        <w:t>Manual de escritura para científicos sociales: cómo empezar y terminar una tesis, un libro o un artículo</w:t>
      </w:r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. </w:t>
      </w:r>
      <w:bookmarkEnd w:id="0"/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pp. 1</w:t>
      </w:r>
      <w:r w:rsidR="00EF4184">
        <w:rPr>
          <w:rFonts w:ascii="Times New Roman" w:hAnsi="Times New Roman" w:cs="Times New Roman"/>
          <w:b/>
          <w:bCs/>
          <w:sz w:val="28"/>
          <w:szCs w:val="28"/>
          <w:lang w:val="es-CL"/>
        </w:rPr>
        <w:t>7</w:t>
      </w:r>
      <w:r w:rsidR="00057D4C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1-</w:t>
      </w:r>
      <w:r w:rsidR="00EF4184">
        <w:rPr>
          <w:rFonts w:ascii="Times New Roman" w:hAnsi="Times New Roman" w:cs="Times New Roman"/>
          <w:b/>
          <w:bCs/>
          <w:sz w:val="28"/>
          <w:szCs w:val="28"/>
          <w:lang w:val="es-CL"/>
        </w:rPr>
        <w:t>187.</w:t>
      </w:r>
    </w:p>
    <w:p w14:paraId="1F46CF69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s-CL"/>
        </w:rPr>
      </w:pPr>
    </w:p>
    <w:p w14:paraId="435C8057" w14:textId="77777777" w:rsidR="009E1C55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Nombre</w:t>
      </w:r>
    </w:p>
    <w:p w14:paraId="68478B89" w14:textId="4EB45249" w:rsidR="003E3A93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commentRangeStart w:id="1"/>
      <w:r w:rsidRPr="00DC2038">
        <w:rPr>
          <w:rFonts w:ascii="Times New Roman" w:hAnsi="Times New Roman" w:cs="Times New Roman"/>
          <w:lang w:val="es-CL"/>
        </w:rPr>
        <w:t xml:space="preserve">Luis Enrique </w:t>
      </w:r>
      <w:proofErr w:type="spellStart"/>
      <w:r w:rsidRPr="00DC2038">
        <w:rPr>
          <w:rFonts w:ascii="Times New Roman" w:hAnsi="Times New Roman" w:cs="Times New Roman"/>
          <w:lang w:val="es-CL"/>
        </w:rPr>
        <w:t>Rios</w:t>
      </w:r>
      <w:proofErr w:type="spellEnd"/>
      <w:r w:rsidRPr="00DC2038">
        <w:rPr>
          <w:rFonts w:ascii="Times New Roman" w:hAnsi="Times New Roman" w:cs="Times New Roman"/>
          <w:lang w:val="es-CL"/>
        </w:rPr>
        <w:t xml:space="preserve"> Lobos</w:t>
      </w:r>
      <w:commentRangeEnd w:id="1"/>
      <w:r w:rsidR="00E456FE">
        <w:rPr>
          <w:rStyle w:val="Refdecomentario"/>
        </w:rPr>
        <w:commentReference w:id="1"/>
      </w:r>
    </w:p>
    <w:p w14:paraId="73B79B6C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Referencia</w:t>
      </w:r>
    </w:p>
    <w:p w14:paraId="3370D7DD" w14:textId="32040D83" w:rsidR="003E3A93" w:rsidRPr="00DC2038" w:rsidRDefault="00EF4184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>Becker</w:t>
      </w:r>
      <w:r w:rsidR="00057D4C" w:rsidRPr="00DC2038">
        <w:rPr>
          <w:rFonts w:ascii="Times New Roman" w:hAnsi="Times New Roman" w:cs="Times New Roman"/>
          <w:lang w:val="es-CL"/>
        </w:rPr>
        <w:t xml:space="preserve">, </w:t>
      </w:r>
      <w:r>
        <w:rPr>
          <w:rFonts w:ascii="Times New Roman" w:hAnsi="Times New Roman" w:cs="Times New Roman"/>
          <w:lang w:val="es-CL"/>
        </w:rPr>
        <w:t>H</w:t>
      </w:r>
      <w:r w:rsidR="00057D4C" w:rsidRPr="00DC2038">
        <w:rPr>
          <w:rFonts w:ascii="Times New Roman" w:hAnsi="Times New Roman" w:cs="Times New Roman"/>
          <w:lang w:val="es-CL"/>
        </w:rPr>
        <w:t>. (</w:t>
      </w:r>
      <w:r>
        <w:rPr>
          <w:rFonts w:ascii="Times New Roman" w:hAnsi="Times New Roman" w:cs="Times New Roman"/>
          <w:lang w:val="es-CL"/>
        </w:rPr>
        <w:t>2011</w:t>
      </w:r>
      <w:r w:rsidR="00057D4C" w:rsidRPr="00DC2038">
        <w:rPr>
          <w:rFonts w:ascii="Times New Roman" w:hAnsi="Times New Roman" w:cs="Times New Roman"/>
          <w:lang w:val="es-CL"/>
        </w:rPr>
        <w:t xml:space="preserve">). </w:t>
      </w:r>
      <w:r w:rsidRPr="00EF4184">
        <w:rPr>
          <w:rFonts w:ascii="Times New Roman" w:hAnsi="Times New Roman" w:cs="Times New Roman"/>
          <w:lang w:val="es-CL"/>
        </w:rPr>
        <w:t>Abrumado por la bibliografía</w:t>
      </w:r>
      <w:r>
        <w:rPr>
          <w:rFonts w:ascii="Times New Roman" w:hAnsi="Times New Roman" w:cs="Times New Roman"/>
          <w:lang w:val="es-CL"/>
        </w:rPr>
        <w:t>.</w:t>
      </w:r>
      <w:r w:rsidRPr="00EF4184">
        <w:rPr>
          <w:rFonts w:ascii="Times New Roman" w:hAnsi="Times New Roman" w:cs="Times New Roman"/>
          <w:lang w:val="es-CL"/>
        </w:rPr>
        <w:t xml:space="preserve"> </w:t>
      </w:r>
      <w:r w:rsidR="00057D4C" w:rsidRPr="00DC2038">
        <w:rPr>
          <w:rFonts w:ascii="Times New Roman" w:hAnsi="Times New Roman" w:cs="Times New Roman"/>
          <w:lang w:val="es-CL"/>
        </w:rPr>
        <w:t xml:space="preserve">En </w:t>
      </w:r>
      <w:r>
        <w:rPr>
          <w:rFonts w:ascii="Times New Roman" w:hAnsi="Times New Roman" w:cs="Times New Roman"/>
          <w:lang w:val="es-CL"/>
        </w:rPr>
        <w:t>H</w:t>
      </w:r>
      <w:r w:rsidR="00057D4C" w:rsidRPr="00DC2038">
        <w:rPr>
          <w:rFonts w:ascii="Times New Roman" w:hAnsi="Times New Roman" w:cs="Times New Roman"/>
          <w:lang w:val="es-CL"/>
        </w:rPr>
        <w:t xml:space="preserve">. </w:t>
      </w:r>
      <w:r>
        <w:rPr>
          <w:rFonts w:ascii="Times New Roman" w:hAnsi="Times New Roman" w:cs="Times New Roman"/>
          <w:lang w:val="es-CL"/>
        </w:rPr>
        <w:t>Becker</w:t>
      </w:r>
      <w:r w:rsidR="00057D4C" w:rsidRPr="00DC2038">
        <w:rPr>
          <w:rFonts w:ascii="Times New Roman" w:hAnsi="Times New Roman" w:cs="Times New Roman"/>
          <w:i/>
          <w:iCs/>
          <w:lang w:val="es-CL"/>
        </w:rPr>
        <w:t xml:space="preserve">, </w:t>
      </w:r>
      <w:r w:rsidRPr="00EF4184">
        <w:rPr>
          <w:rFonts w:ascii="Times New Roman" w:hAnsi="Times New Roman" w:cs="Times New Roman"/>
          <w:i/>
          <w:iCs/>
          <w:lang w:val="es-CL"/>
        </w:rPr>
        <w:t>Manual de escritura para científicos sociales: cómo empezar y terminar una tesis, un libro o un artículo</w:t>
      </w:r>
      <w:r w:rsidR="00057D4C" w:rsidRPr="00DC2038">
        <w:rPr>
          <w:rFonts w:ascii="Times New Roman" w:hAnsi="Times New Roman" w:cs="Times New Roman"/>
          <w:i/>
          <w:iCs/>
          <w:lang w:val="es-CL"/>
        </w:rPr>
        <w:t>.</w:t>
      </w:r>
      <w:r w:rsidR="00057D4C" w:rsidRPr="00DC2038">
        <w:rPr>
          <w:rFonts w:ascii="Times New Roman" w:hAnsi="Times New Roman" w:cs="Times New Roman"/>
          <w:lang w:val="es-CL"/>
        </w:rPr>
        <w:t xml:space="preserve"> (1ra ed., pp. 1</w:t>
      </w:r>
      <w:r>
        <w:rPr>
          <w:rFonts w:ascii="Times New Roman" w:hAnsi="Times New Roman" w:cs="Times New Roman"/>
          <w:lang w:val="es-CL"/>
        </w:rPr>
        <w:t>71</w:t>
      </w:r>
      <w:r w:rsidR="00057D4C" w:rsidRPr="00DC2038">
        <w:rPr>
          <w:rFonts w:ascii="Times New Roman" w:hAnsi="Times New Roman" w:cs="Times New Roman"/>
          <w:lang w:val="es-CL"/>
        </w:rPr>
        <w:t>-</w:t>
      </w:r>
      <w:r>
        <w:rPr>
          <w:rFonts w:ascii="Times New Roman" w:hAnsi="Times New Roman" w:cs="Times New Roman"/>
          <w:lang w:val="es-CL"/>
        </w:rPr>
        <w:t>187</w:t>
      </w:r>
      <w:r w:rsidR="00057D4C" w:rsidRPr="00DC2038">
        <w:rPr>
          <w:rFonts w:ascii="Times New Roman" w:hAnsi="Times New Roman" w:cs="Times New Roman"/>
          <w:lang w:val="es-CL"/>
        </w:rPr>
        <w:t>).</w:t>
      </w:r>
      <w:r>
        <w:rPr>
          <w:rFonts w:ascii="Times New Roman" w:hAnsi="Times New Roman" w:cs="Times New Roman"/>
          <w:lang w:val="es-CL"/>
        </w:rPr>
        <w:t xml:space="preserve"> Siglo Veintiuno Editores</w:t>
      </w:r>
      <w:r w:rsidR="00057D4C" w:rsidRPr="00DC2038">
        <w:rPr>
          <w:rFonts w:ascii="Times New Roman" w:hAnsi="Times New Roman" w:cs="Times New Roman"/>
          <w:lang w:val="es-CL"/>
        </w:rPr>
        <w:t>.</w:t>
      </w:r>
    </w:p>
    <w:p w14:paraId="555536F0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Palabras clave</w:t>
      </w:r>
    </w:p>
    <w:p w14:paraId="412969B5" w14:textId="25373504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lang w:val="es-CL"/>
        </w:rPr>
        <w:t>M</w:t>
      </w:r>
      <w:r w:rsidR="00EF4184">
        <w:rPr>
          <w:rFonts w:ascii="Times New Roman" w:hAnsi="Times New Roman" w:cs="Times New Roman"/>
          <w:lang w:val="es-CL"/>
        </w:rPr>
        <w:t xml:space="preserve">anual, </w:t>
      </w:r>
      <w:r w:rsidR="003308A2">
        <w:rPr>
          <w:rFonts w:ascii="Times New Roman" w:hAnsi="Times New Roman" w:cs="Times New Roman"/>
          <w:lang w:val="es-CL"/>
        </w:rPr>
        <w:t>Bibliografía, Escritura Académica</w:t>
      </w:r>
    </w:p>
    <w:p w14:paraId="6CC91A65" w14:textId="515606AF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Síntesis</w:t>
      </w:r>
    </w:p>
    <w:p w14:paraId="007DC74D" w14:textId="738AA5FA" w:rsidR="003308A2" w:rsidRDefault="003308A2" w:rsidP="00615F55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 xml:space="preserve">El </w:t>
      </w:r>
      <w:r w:rsidR="00E456FE">
        <w:rPr>
          <w:rFonts w:ascii="Times New Roman" w:hAnsi="Times New Roman" w:cs="Times New Roman"/>
          <w:lang w:val="es-CL"/>
        </w:rPr>
        <w:t>capítulo</w:t>
      </w:r>
      <w:r>
        <w:rPr>
          <w:rFonts w:ascii="Times New Roman" w:hAnsi="Times New Roman" w:cs="Times New Roman"/>
          <w:lang w:val="es-CL"/>
        </w:rPr>
        <w:t xml:space="preserve"> parte con la </w:t>
      </w:r>
      <w:commentRangeStart w:id="2"/>
      <w:r>
        <w:rPr>
          <w:rFonts w:ascii="Times New Roman" w:hAnsi="Times New Roman" w:cs="Times New Roman"/>
          <w:lang w:val="es-CL"/>
        </w:rPr>
        <w:t xml:space="preserve">contratación </w:t>
      </w:r>
      <w:commentRangeEnd w:id="2"/>
      <w:r w:rsidR="00E456FE">
        <w:rPr>
          <w:rStyle w:val="Refdecomentario"/>
        </w:rPr>
        <w:commentReference w:id="2"/>
      </w:r>
      <w:r>
        <w:rPr>
          <w:rFonts w:ascii="Times New Roman" w:hAnsi="Times New Roman" w:cs="Times New Roman"/>
          <w:lang w:val="es-CL"/>
        </w:rPr>
        <w:t xml:space="preserve">de los problemas que académicos y estudiantes enfrentan con la revisión bibliográfica, abordando la forma en la que se van tomando decisiones de formas </w:t>
      </w:r>
      <w:del w:id="3" w:author="CLAUDIO DUARTE" w:date="2021-11-10T19:20:00Z">
        <w:r w:rsidDel="00E456FE">
          <w:rPr>
            <w:rFonts w:ascii="Times New Roman" w:hAnsi="Times New Roman" w:cs="Times New Roman"/>
            <w:lang w:val="es-CL"/>
          </w:rPr>
          <w:delText>mas</w:delText>
        </w:r>
      </w:del>
      <w:ins w:id="4" w:author="CLAUDIO DUARTE" w:date="2021-11-10T19:20:00Z">
        <w:r w:rsidR="00E456FE">
          <w:rPr>
            <w:rFonts w:ascii="Times New Roman" w:hAnsi="Times New Roman" w:cs="Times New Roman"/>
            <w:lang w:val="es-CL"/>
          </w:rPr>
          <w:t>más</w:t>
        </w:r>
      </w:ins>
      <w:r>
        <w:rPr>
          <w:rFonts w:ascii="Times New Roman" w:hAnsi="Times New Roman" w:cs="Times New Roman"/>
          <w:lang w:val="es-CL"/>
        </w:rPr>
        <w:t xml:space="preserve"> o menos inconscientes sobre la estructuración de artículos, la presión constante por la originalidad, el miedo a la crítica, etc.</w:t>
      </w:r>
    </w:p>
    <w:p w14:paraId="370AEDD7" w14:textId="273EBC5C" w:rsidR="007815ED" w:rsidRDefault="003308A2" w:rsidP="00615F55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 xml:space="preserve">Uno de sus elementos principales es cuando </w:t>
      </w:r>
      <w:r w:rsidR="007815ED">
        <w:rPr>
          <w:rFonts w:ascii="Times New Roman" w:hAnsi="Times New Roman" w:cs="Times New Roman"/>
          <w:lang w:val="es-CL"/>
        </w:rPr>
        <w:t xml:space="preserve">resume un </w:t>
      </w:r>
      <w:del w:id="5" w:author="CLAUDIO DUARTE" w:date="2021-11-10T19:20:00Z">
        <w:r w:rsidR="007815ED" w:rsidDel="00E456FE">
          <w:rPr>
            <w:rFonts w:ascii="Times New Roman" w:hAnsi="Times New Roman" w:cs="Times New Roman"/>
            <w:lang w:val="es-CL"/>
          </w:rPr>
          <w:delText>articulo</w:delText>
        </w:r>
      </w:del>
      <w:ins w:id="6" w:author="CLAUDIO DUARTE" w:date="2021-11-10T19:20:00Z">
        <w:r w:rsidR="00E456FE">
          <w:rPr>
            <w:rFonts w:ascii="Times New Roman" w:hAnsi="Times New Roman" w:cs="Times New Roman"/>
            <w:lang w:val="es-CL"/>
          </w:rPr>
          <w:t>artículo</w:t>
        </w:r>
      </w:ins>
      <w:r w:rsidR="007815ED">
        <w:rPr>
          <w:rFonts w:ascii="Times New Roman" w:hAnsi="Times New Roman" w:cs="Times New Roman"/>
          <w:lang w:val="es-CL"/>
        </w:rPr>
        <w:t xml:space="preserve"> de </w:t>
      </w:r>
      <w:proofErr w:type="spellStart"/>
      <w:r w:rsidR="007815ED">
        <w:rPr>
          <w:rFonts w:ascii="Times New Roman" w:hAnsi="Times New Roman" w:cs="Times New Roman"/>
          <w:lang w:val="es-CL"/>
        </w:rPr>
        <w:t>Stinchcombe</w:t>
      </w:r>
      <w:proofErr w:type="spellEnd"/>
      <w:r w:rsidR="007815ED">
        <w:rPr>
          <w:rFonts w:ascii="Times New Roman" w:hAnsi="Times New Roman" w:cs="Times New Roman"/>
          <w:lang w:val="es-CL"/>
        </w:rPr>
        <w:t xml:space="preserve"> sobre los 6 usos que plantea se le pueden dar a los autores “clásicos”, a la vez que entrega ese resumen como ejemplo de un buen manejo bibliográfico. Posteriormente problematiza el uso de etiquetas, argumentando que en la mayoría de los casos tien</w:t>
      </w:r>
      <w:ins w:id="7" w:author="CLAUDIO DUARTE" w:date="2021-11-10T19:21:00Z">
        <w:r w:rsidR="00E456FE">
          <w:rPr>
            <w:rFonts w:ascii="Times New Roman" w:hAnsi="Times New Roman" w:cs="Times New Roman"/>
            <w:lang w:val="es-CL"/>
          </w:rPr>
          <w:t>d</w:t>
        </w:r>
      </w:ins>
      <w:r w:rsidR="007815ED">
        <w:rPr>
          <w:rFonts w:ascii="Times New Roman" w:hAnsi="Times New Roman" w:cs="Times New Roman"/>
          <w:lang w:val="es-CL"/>
        </w:rPr>
        <w:t>e a generar sectas más que comunidades científicas sanas. Luego caracteriza a las ciencias como acumulativas, comentando sobre el esquema elaborado por Kuhn sobre la ciencia normal y las revoluciones científicas, en ese sentido, enfatiza el rol de la primera</w:t>
      </w:r>
      <w:r w:rsidR="00731F51">
        <w:rPr>
          <w:rFonts w:ascii="Times New Roman" w:hAnsi="Times New Roman" w:cs="Times New Roman"/>
          <w:lang w:val="es-CL"/>
        </w:rPr>
        <w:t>.</w:t>
      </w:r>
    </w:p>
    <w:p w14:paraId="0140ACA7" w14:textId="44D10BB3" w:rsidR="00F34600" w:rsidRDefault="00731F51" w:rsidP="00615F55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>Terminando el articulo aborda una serie de e</w:t>
      </w:r>
      <w:r w:rsidR="00F64A7D">
        <w:rPr>
          <w:rFonts w:ascii="Times New Roman" w:hAnsi="Times New Roman" w:cs="Times New Roman"/>
          <w:lang w:val="es-CL"/>
        </w:rPr>
        <w:t xml:space="preserve">jemplos </w:t>
      </w:r>
      <w:r>
        <w:rPr>
          <w:rFonts w:ascii="Times New Roman" w:hAnsi="Times New Roman" w:cs="Times New Roman"/>
          <w:lang w:val="es-CL"/>
        </w:rPr>
        <w:t xml:space="preserve">de </w:t>
      </w:r>
      <w:r w:rsidR="00F64A7D">
        <w:rPr>
          <w:rFonts w:ascii="Times New Roman" w:hAnsi="Times New Roman" w:cs="Times New Roman"/>
          <w:lang w:val="es-CL"/>
        </w:rPr>
        <w:t>investiga</w:t>
      </w:r>
      <w:r>
        <w:rPr>
          <w:rFonts w:ascii="Times New Roman" w:hAnsi="Times New Roman" w:cs="Times New Roman"/>
          <w:lang w:val="es-CL"/>
        </w:rPr>
        <w:t xml:space="preserve">ciones con usos creativos de la bibliografía, para luego terminar explorando el lado negativo </w:t>
      </w:r>
      <w:del w:id="8" w:author="CLAUDIO DUARTE" w:date="2021-11-10T19:21:00Z">
        <w:r w:rsidDel="00E456FE">
          <w:rPr>
            <w:rFonts w:ascii="Times New Roman" w:hAnsi="Times New Roman" w:cs="Times New Roman"/>
            <w:lang w:val="es-CL"/>
          </w:rPr>
          <w:delText>l</w:delText>
        </w:r>
        <w:r w:rsidR="00F34600" w:rsidDel="00E456FE">
          <w:rPr>
            <w:rFonts w:ascii="Times New Roman" w:hAnsi="Times New Roman" w:cs="Times New Roman"/>
            <w:lang w:val="es-CL"/>
          </w:rPr>
          <w:delText>ado negativo</w:delText>
        </w:r>
        <w:r w:rsidDel="00E456FE">
          <w:rPr>
            <w:rFonts w:ascii="Times New Roman" w:hAnsi="Times New Roman" w:cs="Times New Roman"/>
            <w:lang w:val="es-CL"/>
          </w:rPr>
          <w:delText xml:space="preserve"> </w:delText>
        </w:r>
      </w:del>
      <w:r>
        <w:rPr>
          <w:rFonts w:ascii="Times New Roman" w:hAnsi="Times New Roman" w:cs="Times New Roman"/>
          <w:lang w:val="es-CL"/>
        </w:rPr>
        <w:t>de la revisión bibliográfica</w:t>
      </w:r>
      <w:r w:rsidR="00F34600">
        <w:rPr>
          <w:rFonts w:ascii="Times New Roman" w:hAnsi="Times New Roman" w:cs="Times New Roman"/>
          <w:lang w:val="es-CL"/>
        </w:rPr>
        <w:t xml:space="preserve">, </w:t>
      </w:r>
      <w:r>
        <w:rPr>
          <w:rFonts w:ascii="Times New Roman" w:hAnsi="Times New Roman" w:cs="Times New Roman"/>
          <w:lang w:val="es-CL"/>
        </w:rPr>
        <w:t>principalmente la</w:t>
      </w:r>
      <w:r w:rsidR="00F34600">
        <w:rPr>
          <w:rFonts w:ascii="Times New Roman" w:hAnsi="Times New Roman" w:cs="Times New Roman"/>
          <w:lang w:val="es-CL"/>
        </w:rPr>
        <w:t xml:space="preserve"> influencia de l</w:t>
      </w:r>
      <w:r w:rsidR="00776687">
        <w:rPr>
          <w:rFonts w:ascii="Times New Roman" w:hAnsi="Times New Roman" w:cs="Times New Roman"/>
          <w:lang w:val="es-CL"/>
        </w:rPr>
        <w:t>a ideología</w:t>
      </w:r>
      <w:r w:rsidR="00F34600">
        <w:rPr>
          <w:rFonts w:ascii="Times New Roman" w:hAnsi="Times New Roman" w:cs="Times New Roman"/>
          <w:lang w:val="es-CL"/>
        </w:rPr>
        <w:t xml:space="preserve"> dominante</w:t>
      </w:r>
      <w:r>
        <w:rPr>
          <w:rFonts w:ascii="Times New Roman" w:hAnsi="Times New Roman" w:cs="Times New Roman"/>
          <w:lang w:val="es-CL"/>
        </w:rPr>
        <w:t xml:space="preserve"> y los impedimentos que produce para la producción de nuevos descubrimientos.</w:t>
      </w:r>
    </w:p>
    <w:p w14:paraId="47D54F42" w14:textId="7DB2D9AF" w:rsidR="00057D4C" w:rsidRPr="009C58F2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Comentarios</w:t>
      </w:r>
    </w:p>
    <w:p w14:paraId="7539BB16" w14:textId="0AF6210F" w:rsidR="002B4D8A" w:rsidRPr="0080435F" w:rsidRDefault="00731F51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ES"/>
        </w:rPr>
        <w:t xml:space="preserve">El capítulo deja el espacio para la creatividad de los estudiantes y académicos al momento de hacer una investigación </w:t>
      </w:r>
      <w:r w:rsidR="0080435F">
        <w:rPr>
          <w:rFonts w:ascii="Times New Roman" w:hAnsi="Times New Roman" w:cs="Times New Roman"/>
          <w:lang w:val="es-ES"/>
        </w:rPr>
        <w:t xml:space="preserve">en los márgenes de la bibliografía existente, enfatiza el rol colaborativo y gradual de la producción científica, es necesaria una revisión </w:t>
      </w:r>
      <w:del w:id="9" w:author="CLAUDIO DUARTE" w:date="2021-11-10T19:21:00Z">
        <w:r w:rsidR="0080435F" w:rsidDel="00E456FE">
          <w:rPr>
            <w:rFonts w:ascii="Times New Roman" w:hAnsi="Times New Roman" w:cs="Times New Roman"/>
            <w:lang w:val="es-ES"/>
          </w:rPr>
          <w:delText>bibliográfica</w:delText>
        </w:r>
      </w:del>
      <w:ins w:id="10" w:author="CLAUDIO DUARTE" w:date="2021-11-10T19:21:00Z">
        <w:r w:rsidR="00E456FE">
          <w:rPr>
            <w:rFonts w:ascii="Times New Roman" w:hAnsi="Times New Roman" w:cs="Times New Roman"/>
            <w:lang w:val="es-ES"/>
          </w:rPr>
          <w:t>bibliográfica,</w:t>
        </w:r>
      </w:ins>
      <w:r w:rsidR="0080435F">
        <w:rPr>
          <w:rFonts w:ascii="Times New Roman" w:hAnsi="Times New Roman" w:cs="Times New Roman"/>
          <w:lang w:val="es-ES"/>
        </w:rPr>
        <w:t xml:space="preserve"> pero sin dejar que esta </w:t>
      </w:r>
      <w:r w:rsidR="0080435F">
        <w:rPr>
          <w:lang w:val="es-MX"/>
        </w:rPr>
        <w:t xml:space="preserve">“nos use </w:t>
      </w:r>
      <w:r w:rsidR="0080435F">
        <w:rPr>
          <w:lang w:val="es-MX"/>
        </w:rPr>
        <w:lastRenderedPageBreak/>
        <w:t xml:space="preserve">a nosotros”, en el sentido de que disolvamos </w:t>
      </w:r>
      <w:del w:id="11" w:author="CLAUDIO DUARTE" w:date="2021-11-10T19:21:00Z">
        <w:r w:rsidR="0080435F" w:rsidDel="00E456FE">
          <w:rPr>
            <w:lang w:val="es-MX"/>
          </w:rPr>
          <w:delText>toda nuestro planteamiento original</w:delText>
        </w:r>
      </w:del>
      <w:ins w:id="12" w:author="CLAUDIO DUARTE" w:date="2021-11-10T19:21:00Z">
        <w:r w:rsidR="00E456FE">
          <w:rPr>
            <w:lang w:val="es-MX"/>
          </w:rPr>
          <w:t>todo nuestro planteamiento original</w:t>
        </w:r>
      </w:ins>
      <w:r w:rsidR="0080435F">
        <w:rPr>
          <w:lang w:val="es-MX"/>
        </w:rPr>
        <w:t>.</w:t>
      </w:r>
    </w:p>
    <w:sectPr w:rsidR="002B4D8A" w:rsidRPr="00804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CLAUDIO DUARTE" w:date="2021-11-10T19:19:00Z" w:initials="CD">
    <w:p w14:paraId="700DC202" w14:textId="77777777" w:rsidR="00E456FE" w:rsidRDefault="00E456FE">
      <w:pPr>
        <w:pStyle w:val="Textocomentario"/>
      </w:pPr>
      <w:r>
        <w:rPr>
          <w:rStyle w:val="Refdecomentario"/>
        </w:rPr>
        <w:annotationRef/>
      </w:r>
      <w:proofErr w:type="spellStart"/>
      <w:r>
        <w:t>B</w:t>
      </w:r>
      <w:r>
        <w:t>uen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. NOTA: </w:t>
      </w:r>
      <w:r>
        <w:t>6</w:t>
      </w:r>
      <w:r>
        <w:t>.</w:t>
      </w:r>
      <w:r>
        <w:t>8</w:t>
      </w:r>
    </w:p>
    <w:p w14:paraId="6DBECF76" w14:textId="14FC88F6" w:rsidR="00E456FE" w:rsidRDefault="00E456FE">
      <w:pPr>
        <w:pStyle w:val="Textocomentario"/>
      </w:pPr>
      <w:proofErr w:type="spellStart"/>
      <w:r>
        <w:t>Revisar</w:t>
      </w:r>
      <w:proofErr w:type="spellEnd"/>
      <w:r>
        <w:t xml:space="preserve"> escritura</w:t>
      </w:r>
    </w:p>
  </w:comment>
  <w:comment w:id="2" w:author="CLAUDIO DUARTE" w:date="2021-11-10T19:20:00Z" w:initials="CD">
    <w:p w14:paraId="40FE3650" w14:textId="35672277" w:rsidR="00E456FE" w:rsidRDefault="00E456FE">
      <w:pPr>
        <w:pStyle w:val="Textocomentario"/>
      </w:pPr>
      <w:r>
        <w:rPr>
          <w:rStyle w:val="Refdecomentario"/>
        </w:rPr>
        <w:annotationRef/>
      </w:r>
      <w:r>
        <w:t>¿</w:t>
      </w:r>
      <w:proofErr w:type="spellStart"/>
      <w:r>
        <w:t>constatación</w:t>
      </w:r>
      <w:proofErr w:type="spellEnd"/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BECF76" w15:done="0"/>
  <w15:commentEx w15:paraId="40FE36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9D9" w16cex:dateUtc="2021-11-10T22:19:00Z"/>
  <w16cex:commentExtensible w16cex:durableId="253699E7" w16cex:dateUtc="2021-11-10T2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BECF76" w16cid:durableId="253699D9"/>
  <w16cid:commentId w16cid:paraId="40FE3650" w16cid:durableId="253699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B"/>
    <w:rsid w:val="00057D4C"/>
    <w:rsid w:val="000A548A"/>
    <w:rsid w:val="000B6CB9"/>
    <w:rsid w:val="0015461A"/>
    <w:rsid w:val="00222F87"/>
    <w:rsid w:val="002B4D8A"/>
    <w:rsid w:val="002C53EF"/>
    <w:rsid w:val="003308A2"/>
    <w:rsid w:val="003B5CCA"/>
    <w:rsid w:val="003E3A93"/>
    <w:rsid w:val="00557FC9"/>
    <w:rsid w:val="005B740D"/>
    <w:rsid w:val="00615F55"/>
    <w:rsid w:val="00681DE4"/>
    <w:rsid w:val="006A3F72"/>
    <w:rsid w:val="006A4373"/>
    <w:rsid w:val="006C4032"/>
    <w:rsid w:val="006F4392"/>
    <w:rsid w:val="00731F51"/>
    <w:rsid w:val="00762DC0"/>
    <w:rsid w:val="00776687"/>
    <w:rsid w:val="007815ED"/>
    <w:rsid w:val="007F31FD"/>
    <w:rsid w:val="0080435F"/>
    <w:rsid w:val="009C58F2"/>
    <w:rsid w:val="009E1C55"/>
    <w:rsid w:val="00B347E6"/>
    <w:rsid w:val="00D178F2"/>
    <w:rsid w:val="00D630E6"/>
    <w:rsid w:val="00DC2038"/>
    <w:rsid w:val="00E061E2"/>
    <w:rsid w:val="00E34D0B"/>
    <w:rsid w:val="00E456FE"/>
    <w:rsid w:val="00EC7694"/>
    <w:rsid w:val="00EF4184"/>
    <w:rsid w:val="00F10211"/>
    <w:rsid w:val="00F34600"/>
    <w:rsid w:val="00F64A7D"/>
    <w:rsid w:val="00FC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9C2B"/>
  <w15:chartTrackingRefBased/>
  <w15:docId w15:val="{CC93A7AB-831A-4658-AC39-5C0DEFFC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7D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7D4C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456F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56F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56F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56F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56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ACCE1-A1D6-483E-9D17-CA99EB89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Rios Lobos (luis.rios.l)</dc:creator>
  <cp:keywords/>
  <dc:description/>
  <cp:lastModifiedBy>CLAUDIO DUARTE</cp:lastModifiedBy>
  <cp:revision>2</cp:revision>
  <dcterms:created xsi:type="dcterms:W3CDTF">2021-11-10T22:22:00Z</dcterms:created>
  <dcterms:modified xsi:type="dcterms:W3CDTF">2021-11-10T22:22:00Z</dcterms:modified>
</cp:coreProperties>
</file>